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514DA" w14:textId="77777777" w:rsidR="004A2DA9" w:rsidRDefault="004A2DA9">
      <w:pPr>
        <w:ind w:firstLineChars="129" w:firstLine="284"/>
        <w:rPr>
          <w:sz w:val="22"/>
        </w:rPr>
      </w:pPr>
    </w:p>
    <w:p w14:paraId="251DBA5A" w14:textId="77777777" w:rsidR="004A2DA9" w:rsidRDefault="00F4315A">
      <w:pPr>
        <w:ind w:rightChars="63" w:right="132"/>
        <w:jc w:val="center"/>
        <w:rPr>
          <w:sz w:val="36"/>
        </w:rPr>
      </w:pPr>
      <w:r>
        <w:rPr>
          <w:rFonts w:hint="eastAsia"/>
          <w:spacing w:val="135"/>
          <w:kern w:val="0"/>
          <w:sz w:val="36"/>
          <w:fitText w:val="5400" w:id="1"/>
        </w:rPr>
        <w:t>技術提案書等提出</w:t>
      </w:r>
      <w:r>
        <w:rPr>
          <w:rFonts w:hint="eastAsia"/>
          <w:kern w:val="0"/>
          <w:sz w:val="36"/>
          <w:fitText w:val="5400" w:id="1"/>
        </w:rPr>
        <w:t>書</w:t>
      </w:r>
    </w:p>
    <w:p w14:paraId="0082C94B" w14:textId="77777777" w:rsidR="004A2DA9" w:rsidRDefault="004A2DA9">
      <w:pPr>
        <w:ind w:rightChars="63" w:right="132" w:firstLineChars="129" w:firstLine="284"/>
        <w:rPr>
          <w:sz w:val="22"/>
        </w:rPr>
      </w:pPr>
    </w:p>
    <w:p w14:paraId="6CCEC908" w14:textId="672285FB" w:rsidR="004A2DA9" w:rsidRDefault="00F4315A" w:rsidP="001B1BAE">
      <w:pPr>
        <w:ind w:rightChars="63" w:right="132" w:firstLineChars="129" w:firstLine="284"/>
        <w:jc w:val="right"/>
        <w:rPr>
          <w:sz w:val="22"/>
        </w:rPr>
      </w:pPr>
      <w:r>
        <w:rPr>
          <w:rFonts w:hint="eastAsia"/>
          <w:sz w:val="22"/>
        </w:rPr>
        <w:t>令和　年　月　日</w:t>
      </w:r>
    </w:p>
    <w:p w14:paraId="54033539" w14:textId="77777777" w:rsidR="004A2DA9" w:rsidRDefault="00F4315A">
      <w:pPr>
        <w:ind w:rightChars="63" w:right="132" w:firstLineChars="100" w:firstLine="384"/>
        <w:rPr>
          <w:sz w:val="22"/>
        </w:rPr>
      </w:pPr>
      <w:r w:rsidRPr="003D7E2E">
        <w:rPr>
          <w:rFonts w:hint="eastAsia"/>
          <w:spacing w:val="82"/>
          <w:kern w:val="0"/>
          <w:sz w:val="22"/>
          <w:fitText w:val="1760" w:id="2"/>
        </w:rPr>
        <w:t>静岡県知</w:t>
      </w:r>
      <w:r w:rsidRPr="003D7E2E">
        <w:rPr>
          <w:rFonts w:hint="eastAsia"/>
          <w:spacing w:val="2"/>
          <w:kern w:val="0"/>
          <w:sz w:val="22"/>
          <w:fitText w:val="1760" w:id="2"/>
        </w:rPr>
        <w:t>事</w:t>
      </w:r>
      <w:r>
        <w:rPr>
          <w:rFonts w:hint="eastAsia"/>
          <w:sz w:val="22"/>
        </w:rPr>
        <w:t xml:space="preserve">　様</w:t>
      </w:r>
    </w:p>
    <w:p w14:paraId="1A1DB0F0" w14:textId="77777777" w:rsidR="004A2DA9" w:rsidRDefault="004A2DA9">
      <w:pPr>
        <w:ind w:rightChars="63" w:right="132" w:firstLineChars="129" w:firstLine="284"/>
        <w:rPr>
          <w:sz w:val="22"/>
        </w:rPr>
      </w:pPr>
    </w:p>
    <w:p w14:paraId="0019A9E1" w14:textId="115A57C8" w:rsidR="004A2DA9" w:rsidRDefault="00F4315A">
      <w:pPr>
        <w:ind w:rightChars="63" w:right="132" w:firstLineChars="1429" w:firstLine="3144"/>
        <w:rPr>
          <w:sz w:val="22"/>
        </w:rPr>
      </w:pPr>
      <w:r>
        <w:rPr>
          <w:rFonts w:hint="eastAsia"/>
          <w:sz w:val="22"/>
        </w:rPr>
        <w:t>（</w:t>
      </w:r>
      <w:r w:rsidR="003D7E2E">
        <w:rPr>
          <w:rFonts w:hint="eastAsia"/>
          <w:sz w:val="22"/>
        </w:rPr>
        <w:t>甲型共同企業体又は</w:t>
      </w:r>
      <w:r>
        <w:rPr>
          <w:rFonts w:hint="eastAsia"/>
          <w:sz w:val="22"/>
        </w:rPr>
        <w:t>共同体</w:t>
      </w:r>
      <w:r w:rsidR="00F40001">
        <w:rPr>
          <w:rFonts w:hint="eastAsia"/>
          <w:sz w:val="22"/>
        </w:rPr>
        <w:t>の場合</w:t>
      </w:r>
      <w:r>
        <w:rPr>
          <w:rFonts w:hint="eastAsia"/>
          <w:sz w:val="22"/>
        </w:rPr>
        <w:t>）</w:t>
      </w:r>
    </w:p>
    <w:tbl>
      <w:tblPr>
        <w:tblStyle w:val="a9"/>
        <w:tblW w:w="637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389"/>
      </w:tblGrid>
      <w:tr w:rsidR="004A2DA9" w14:paraId="6723B7DE" w14:textId="77777777">
        <w:trPr>
          <w:jc w:val="right"/>
        </w:trPr>
        <w:tc>
          <w:tcPr>
            <w:tcW w:w="1985" w:type="dxa"/>
          </w:tcPr>
          <w:p w14:paraId="7396C32C" w14:textId="77777777" w:rsidR="004A2DA9" w:rsidRDefault="00F4315A">
            <w:pPr>
              <w:ind w:rightChars="63" w:right="132" w:firstLineChars="129" w:firstLine="284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</w:tcPr>
          <w:p w14:paraId="79CA7627" w14:textId="77777777" w:rsidR="004A2DA9" w:rsidRDefault="004A2DA9">
            <w:pPr>
              <w:ind w:rightChars="63" w:right="132" w:firstLineChars="15" w:firstLine="33"/>
              <w:rPr>
                <w:sz w:val="22"/>
              </w:rPr>
            </w:pPr>
          </w:p>
        </w:tc>
      </w:tr>
    </w:tbl>
    <w:p w14:paraId="6051A9AC" w14:textId="28F850C8" w:rsidR="004A2DA9" w:rsidRDefault="00F4315A">
      <w:pPr>
        <w:ind w:rightChars="63" w:right="132" w:firstLineChars="1429" w:firstLine="3144"/>
        <w:rPr>
          <w:sz w:val="22"/>
        </w:rPr>
      </w:pPr>
      <w:r>
        <w:rPr>
          <w:rFonts w:hint="eastAsia"/>
          <w:sz w:val="22"/>
        </w:rPr>
        <w:t>（</w:t>
      </w:r>
      <w:r w:rsidR="00F40001">
        <w:rPr>
          <w:rFonts w:hint="eastAsia"/>
          <w:sz w:val="22"/>
        </w:rPr>
        <w:t>単体企業又は</w:t>
      </w:r>
      <w:r w:rsidR="002D284A">
        <w:rPr>
          <w:rFonts w:hint="eastAsia"/>
          <w:sz w:val="22"/>
        </w:rPr>
        <w:t>共同体</w:t>
      </w:r>
      <w:r>
        <w:rPr>
          <w:rFonts w:hint="eastAsia"/>
          <w:sz w:val="22"/>
        </w:rPr>
        <w:t>代表者）</w:t>
      </w:r>
    </w:p>
    <w:tbl>
      <w:tblPr>
        <w:tblStyle w:val="a9"/>
        <w:tblW w:w="637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389"/>
      </w:tblGrid>
      <w:tr w:rsidR="004A2DA9" w14:paraId="1E198ED7" w14:textId="77777777">
        <w:trPr>
          <w:jc w:val="right"/>
        </w:trPr>
        <w:tc>
          <w:tcPr>
            <w:tcW w:w="1985" w:type="dxa"/>
          </w:tcPr>
          <w:p w14:paraId="37E70626" w14:textId="77777777" w:rsidR="004A2DA9" w:rsidRDefault="00F4315A">
            <w:pPr>
              <w:ind w:rightChars="63" w:right="132" w:firstLineChars="129" w:firstLine="284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4389" w:type="dxa"/>
          </w:tcPr>
          <w:p w14:paraId="34E3B167" w14:textId="77777777" w:rsidR="004A2DA9" w:rsidRDefault="004A2DA9">
            <w:pPr>
              <w:ind w:rightChars="63" w:right="132" w:firstLineChars="15" w:firstLine="33"/>
              <w:rPr>
                <w:sz w:val="22"/>
              </w:rPr>
            </w:pPr>
          </w:p>
        </w:tc>
      </w:tr>
      <w:tr w:rsidR="004A2DA9" w14:paraId="13F3B6D1" w14:textId="77777777">
        <w:trPr>
          <w:jc w:val="right"/>
        </w:trPr>
        <w:tc>
          <w:tcPr>
            <w:tcW w:w="1985" w:type="dxa"/>
          </w:tcPr>
          <w:p w14:paraId="5589A073" w14:textId="77777777" w:rsidR="004A2DA9" w:rsidRDefault="00F4315A">
            <w:pPr>
              <w:ind w:rightChars="63" w:right="132" w:firstLineChars="129" w:firstLine="284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4389" w:type="dxa"/>
          </w:tcPr>
          <w:p w14:paraId="1BDD4D85" w14:textId="77777777" w:rsidR="004A2DA9" w:rsidRDefault="00F4315A">
            <w:pPr>
              <w:ind w:rightChars="63" w:right="132" w:firstLineChars="15" w:firstLine="33"/>
              <w:rPr>
                <w:sz w:val="22"/>
              </w:rPr>
            </w:pPr>
            <w:r>
              <w:rPr>
                <w:rFonts w:hint="eastAsia"/>
                <w:sz w:val="22"/>
              </w:rPr>
              <w:t>（押印不要）</w:t>
            </w:r>
          </w:p>
        </w:tc>
      </w:tr>
      <w:tr w:rsidR="004A2DA9" w14:paraId="75AC0566" w14:textId="77777777">
        <w:trPr>
          <w:jc w:val="right"/>
        </w:trPr>
        <w:tc>
          <w:tcPr>
            <w:tcW w:w="1985" w:type="dxa"/>
          </w:tcPr>
          <w:p w14:paraId="07B93F0E" w14:textId="77777777" w:rsidR="004A2DA9" w:rsidRDefault="00F4315A">
            <w:pPr>
              <w:ind w:rightChars="63" w:right="132" w:firstLineChars="129" w:firstLine="284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代表者氏名</w:t>
            </w:r>
          </w:p>
        </w:tc>
        <w:tc>
          <w:tcPr>
            <w:tcW w:w="4389" w:type="dxa"/>
          </w:tcPr>
          <w:p w14:paraId="68B4A85E" w14:textId="77777777" w:rsidR="004A2DA9" w:rsidRDefault="004A2DA9">
            <w:pPr>
              <w:ind w:rightChars="63" w:right="132" w:firstLineChars="15" w:firstLine="33"/>
              <w:rPr>
                <w:sz w:val="22"/>
              </w:rPr>
            </w:pPr>
          </w:p>
        </w:tc>
      </w:tr>
    </w:tbl>
    <w:p w14:paraId="6357FF6E" w14:textId="77777777" w:rsidR="004A2DA9" w:rsidRDefault="004A2DA9">
      <w:pPr>
        <w:ind w:rightChars="63" w:right="132" w:firstLineChars="129" w:firstLine="284"/>
        <w:rPr>
          <w:sz w:val="22"/>
        </w:rPr>
      </w:pPr>
    </w:p>
    <w:p w14:paraId="41EF1606" w14:textId="77777777" w:rsidR="004A2DA9" w:rsidRDefault="00F4315A">
      <w:pPr>
        <w:ind w:rightChars="63" w:right="132" w:firstLineChars="200" w:firstLine="440"/>
        <w:rPr>
          <w:sz w:val="22"/>
        </w:rPr>
      </w:pPr>
      <w:r>
        <w:rPr>
          <w:rFonts w:hint="eastAsia"/>
          <w:sz w:val="22"/>
        </w:rPr>
        <w:t>下記業務について、技術提案書を提出します。</w:t>
      </w:r>
    </w:p>
    <w:p w14:paraId="0C2CAFB6" w14:textId="77777777" w:rsidR="004A2DA9" w:rsidRDefault="004A2DA9">
      <w:pPr>
        <w:ind w:rightChars="63" w:right="132" w:firstLineChars="129" w:firstLine="284"/>
        <w:rPr>
          <w:sz w:val="22"/>
        </w:rPr>
      </w:pPr>
    </w:p>
    <w:p w14:paraId="295D9031" w14:textId="77777777" w:rsidR="004A2DA9" w:rsidRDefault="00F4315A">
      <w:pPr>
        <w:ind w:rightChars="63" w:right="132" w:firstLineChars="129" w:firstLine="284"/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14:paraId="05716EB0" w14:textId="77777777" w:rsidR="004A2DA9" w:rsidRDefault="004A2DA9">
      <w:pPr>
        <w:ind w:rightChars="63" w:right="132" w:firstLineChars="129" w:firstLine="284"/>
        <w:rPr>
          <w:sz w:val="22"/>
        </w:rPr>
      </w:pPr>
    </w:p>
    <w:p w14:paraId="6BB002F8" w14:textId="2DDBF1B3" w:rsidR="004A2DA9" w:rsidRPr="002D284A" w:rsidRDefault="00F4315A">
      <w:pPr>
        <w:ind w:rightChars="63" w:right="132" w:firstLineChars="129" w:firstLine="284"/>
        <w:rPr>
          <w:sz w:val="22"/>
        </w:rPr>
      </w:pPr>
      <w:r>
        <w:rPr>
          <w:rFonts w:hint="eastAsia"/>
          <w:sz w:val="22"/>
        </w:rPr>
        <w:t>１　公告日　令和７年</w:t>
      </w:r>
      <w:r w:rsidR="002D284A" w:rsidRPr="002D284A">
        <w:rPr>
          <w:rFonts w:hint="eastAsia"/>
          <w:sz w:val="22"/>
        </w:rPr>
        <w:t>10</w:t>
      </w:r>
      <w:r w:rsidRPr="002D284A">
        <w:rPr>
          <w:rFonts w:hint="eastAsia"/>
          <w:sz w:val="22"/>
        </w:rPr>
        <w:t>月</w:t>
      </w:r>
      <w:r w:rsidR="002D284A" w:rsidRPr="002D284A">
        <w:rPr>
          <w:rFonts w:hint="eastAsia"/>
          <w:sz w:val="22"/>
        </w:rPr>
        <w:t>2</w:t>
      </w:r>
      <w:r w:rsidR="00F80C16">
        <w:rPr>
          <w:rFonts w:hint="eastAsia"/>
          <w:sz w:val="22"/>
        </w:rPr>
        <w:t>8</w:t>
      </w:r>
      <w:r w:rsidRPr="002D284A">
        <w:rPr>
          <w:rFonts w:hint="eastAsia"/>
          <w:sz w:val="22"/>
        </w:rPr>
        <w:t>日</w:t>
      </w:r>
    </w:p>
    <w:p w14:paraId="5A6EC44D" w14:textId="77777777" w:rsidR="004A2DA9" w:rsidRDefault="004A2DA9">
      <w:pPr>
        <w:ind w:rightChars="63" w:right="132" w:firstLineChars="129" w:firstLine="284"/>
        <w:rPr>
          <w:sz w:val="22"/>
        </w:rPr>
      </w:pPr>
    </w:p>
    <w:p w14:paraId="666DA080" w14:textId="77777777" w:rsidR="004A2DA9" w:rsidRDefault="00F4315A">
      <w:pPr>
        <w:ind w:rightChars="63" w:right="132" w:firstLineChars="129" w:firstLine="284"/>
        <w:rPr>
          <w:sz w:val="22"/>
        </w:rPr>
      </w:pPr>
      <w:r>
        <w:rPr>
          <w:rFonts w:hint="eastAsia"/>
          <w:sz w:val="22"/>
        </w:rPr>
        <w:t>２　事業名</w:t>
      </w:r>
    </w:p>
    <w:p w14:paraId="10372628" w14:textId="56E51FD8" w:rsidR="00F40001" w:rsidRDefault="00F4315A" w:rsidP="00F40001">
      <w:pPr>
        <w:ind w:rightChars="63" w:right="132" w:firstLineChars="129" w:firstLine="284"/>
        <w:rPr>
          <w:sz w:val="22"/>
        </w:rPr>
      </w:pPr>
      <w:r>
        <w:rPr>
          <w:rFonts w:hint="eastAsia"/>
          <w:sz w:val="22"/>
        </w:rPr>
        <w:t xml:space="preserve">　　</w:t>
      </w:r>
      <w:r w:rsidR="00F40001">
        <w:rPr>
          <w:rFonts w:hint="eastAsia"/>
          <w:sz w:val="22"/>
        </w:rPr>
        <w:t xml:space="preserve">　富士山富士宮口五合目来訪者施設（仮称）整備事業　</w:t>
      </w:r>
    </w:p>
    <w:p w14:paraId="7F7F7F27" w14:textId="5CA88FAC" w:rsidR="00F40001" w:rsidRPr="00F40001" w:rsidRDefault="00F40001" w:rsidP="00F40001">
      <w:pPr>
        <w:ind w:rightChars="63" w:right="132" w:firstLineChars="429" w:firstLine="944"/>
        <w:rPr>
          <w:sz w:val="22"/>
        </w:rPr>
      </w:pPr>
      <w:r>
        <w:rPr>
          <w:rFonts w:hint="eastAsia"/>
          <w:sz w:val="22"/>
        </w:rPr>
        <w:t>技術提案・交渉方式（設計交渉・施工タイプ</w:t>
      </w:r>
      <w:r w:rsidR="00EF7BCD">
        <w:rPr>
          <w:rFonts w:hint="eastAsia"/>
          <w:sz w:val="22"/>
        </w:rPr>
        <w:t>）</w:t>
      </w:r>
      <w:r>
        <w:rPr>
          <w:rFonts w:hint="eastAsia"/>
          <w:sz w:val="22"/>
        </w:rPr>
        <w:t>発注プロポーザル</w:t>
      </w:r>
    </w:p>
    <w:p w14:paraId="770D4A80" w14:textId="77777777" w:rsidR="004A2DA9" w:rsidRDefault="004A2DA9">
      <w:pPr>
        <w:ind w:rightChars="63" w:right="132" w:firstLineChars="129" w:firstLine="284"/>
        <w:rPr>
          <w:sz w:val="22"/>
        </w:rPr>
      </w:pPr>
    </w:p>
    <w:p w14:paraId="53F00A2F" w14:textId="77777777" w:rsidR="004A2DA9" w:rsidRDefault="00F4315A">
      <w:pPr>
        <w:ind w:rightChars="63" w:right="132" w:firstLineChars="129" w:firstLine="284"/>
        <w:rPr>
          <w:sz w:val="22"/>
        </w:rPr>
      </w:pPr>
      <w:r>
        <w:rPr>
          <w:rFonts w:hint="eastAsia"/>
          <w:sz w:val="22"/>
        </w:rPr>
        <w:t>３　業務箇所</w:t>
      </w:r>
    </w:p>
    <w:p w14:paraId="636FF12A" w14:textId="5CF8FBEA" w:rsidR="00F40001" w:rsidRPr="005A24BB" w:rsidRDefault="00F40001" w:rsidP="00F40001">
      <w:pPr>
        <w:ind w:firstLineChars="400" w:firstLine="840"/>
      </w:pPr>
      <w:r w:rsidRPr="005A24BB">
        <w:rPr>
          <w:rFonts w:hint="eastAsia"/>
        </w:rPr>
        <w:t>静岡県富士宮市粟倉地内</w:t>
      </w:r>
    </w:p>
    <w:p w14:paraId="7A0491B6" w14:textId="5883B1B9" w:rsidR="004A2DA9" w:rsidRPr="00F40001" w:rsidRDefault="004A2DA9">
      <w:pPr>
        <w:ind w:rightChars="63" w:right="132" w:firstLineChars="129" w:firstLine="284"/>
        <w:rPr>
          <w:sz w:val="22"/>
        </w:rPr>
      </w:pPr>
    </w:p>
    <w:p w14:paraId="1C56ED7A" w14:textId="77777777" w:rsidR="004A2DA9" w:rsidRDefault="00F4315A">
      <w:pPr>
        <w:ind w:rightChars="63" w:right="132" w:firstLineChars="129" w:firstLine="284"/>
        <w:rPr>
          <w:ins w:id="0" w:author="岩本 浩子(IWAMOTO Hiroko)" w:date="2025-08-23T23:07:00Z"/>
          <w:sz w:val="22"/>
        </w:rPr>
      </w:pPr>
      <w:r>
        <w:rPr>
          <w:rFonts w:hint="eastAsia"/>
          <w:sz w:val="22"/>
        </w:rPr>
        <w:t>４　参加者番号</w:t>
      </w:r>
    </w:p>
    <w:p w14:paraId="0A9F9807" w14:textId="77777777" w:rsidR="004861BE" w:rsidRDefault="004861BE">
      <w:pPr>
        <w:ind w:rightChars="63" w:right="132" w:firstLineChars="129" w:firstLine="284"/>
        <w:rPr>
          <w:ins w:id="1" w:author="岩本 浩子(IWAMOTO Hiroko)" w:date="2025-08-23T23:07:00Z"/>
          <w:sz w:val="22"/>
        </w:rPr>
      </w:pPr>
    </w:p>
    <w:p w14:paraId="047BB790" w14:textId="44C1CD0F" w:rsidR="004861BE" w:rsidRDefault="004861BE">
      <w:pPr>
        <w:ind w:rightChars="63" w:right="132" w:firstLineChars="129" w:firstLine="284"/>
        <w:rPr>
          <w:sz w:val="22"/>
        </w:rPr>
      </w:pPr>
      <w:r>
        <w:rPr>
          <w:rFonts w:hint="eastAsia"/>
          <w:sz w:val="22"/>
        </w:rPr>
        <w:t>５　提出時確認事項</w:t>
      </w:r>
    </w:p>
    <w:p w14:paraId="2FA20002" w14:textId="361E6D25" w:rsidR="004861BE" w:rsidRDefault="004861BE" w:rsidP="004861BE">
      <w:pPr>
        <w:ind w:leftChars="450" w:left="945" w:rightChars="63" w:right="132"/>
        <w:rPr>
          <w:sz w:val="22"/>
        </w:rPr>
      </w:pPr>
      <w:r w:rsidRPr="004861BE">
        <w:rPr>
          <w:rFonts w:hint="eastAsia"/>
          <w:sz w:val="22"/>
        </w:rPr>
        <w:t>下記の項目を確認し、□を塗りつぶしてください。</w:t>
      </w:r>
    </w:p>
    <w:p w14:paraId="168C692A" w14:textId="2DBA0FDC" w:rsidR="004861BE" w:rsidRPr="004861BE" w:rsidRDefault="004861BE" w:rsidP="004861BE">
      <w:pPr>
        <w:pStyle w:val="ab"/>
        <w:numPr>
          <w:ilvl w:val="0"/>
          <w:numId w:val="1"/>
        </w:numPr>
        <w:ind w:leftChars="550" w:left="1512" w:rightChars="63" w:right="132" w:hanging="357"/>
        <w:rPr>
          <w:sz w:val="22"/>
        </w:rPr>
      </w:pPr>
      <w:r w:rsidRPr="004861BE">
        <w:rPr>
          <w:rFonts w:hint="eastAsia"/>
          <w:sz w:val="22"/>
        </w:rPr>
        <w:t>提出書類等に虚偽のないことを誓約します。</w:t>
      </w:r>
    </w:p>
    <w:p w14:paraId="23940647" w14:textId="0BD0DFB3" w:rsidR="004A2DA9" w:rsidRDefault="004861BE" w:rsidP="001B1BAE">
      <w:pPr>
        <w:pStyle w:val="ab"/>
        <w:numPr>
          <w:ilvl w:val="0"/>
          <w:numId w:val="1"/>
        </w:numPr>
        <w:ind w:leftChars="550" w:left="1512" w:rightChars="63" w:right="132" w:hanging="357"/>
        <w:rPr>
          <w:sz w:val="22"/>
        </w:rPr>
      </w:pPr>
      <w:r w:rsidRPr="004861BE">
        <w:rPr>
          <w:rFonts w:hint="eastAsia"/>
          <w:sz w:val="22"/>
        </w:rPr>
        <w:t>技術提案書について、本プロポーザルの要求水準書の内容を満たしています。</w:t>
      </w:r>
    </w:p>
    <w:p w14:paraId="18D131B7" w14:textId="77777777" w:rsidR="001B1BAE" w:rsidRPr="001B1BAE" w:rsidRDefault="001B1BAE" w:rsidP="001B1BAE">
      <w:pPr>
        <w:pStyle w:val="ab"/>
        <w:ind w:leftChars="0" w:left="1512" w:rightChars="63" w:right="132"/>
        <w:rPr>
          <w:sz w:val="22"/>
        </w:rPr>
      </w:pPr>
    </w:p>
    <w:p w14:paraId="00C1A412" w14:textId="77777777" w:rsidR="004A2DA9" w:rsidRDefault="00F4315A">
      <w:pPr>
        <w:ind w:rightChars="63" w:right="132" w:firstLineChars="2384" w:firstLine="5245"/>
        <w:rPr>
          <w:sz w:val="22"/>
        </w:rPr>
      </w:pPr>
      <w:r>
        <w:rPr>
          <w:rFonts w:hint="eastAsia"/>
          <w:sz w:val="22"/>
        </w:rPr>
        <w:t>担当者連絡先</w:t>
      </w:r>
    </w:p>
    <w:tbl>
      <w:tblPr>
        <w:tblStyle w:val="a9"/>
        <w:tblW w:w="438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71"/>
      </w:tblGrid>
      <w:tr w:rsidR="004A2DA9" w14:paraId="69768CC9" w14:textId="77777777">
        <w:trPr>
          <w:jc w:val="right"/>
        </w:trPr>
        <w:tc>
          <w:tcPr>
            <w:tcW w:w="1418" w:type="dxa"/>
          </w:tcPr>
          <w:p w14:paraId="1FBFE496" w14:textId="77777777" w:rsidR="004A2DA9" w:rsidRDefault="00F4315A">
            <w:pPr>
              <w:ind w:rightChars="63" w:right="132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所属</w:t>
            </w:r>
          </w:p>
        </w:tc>
        <w:tc>
          <w:tcPr>
            <w:tcW w:w="2971" w:type="dxa"/>
          </w:tcPr>
          <w:p w14:paraId="1FB1221E" w14:textId="77777777" w:rsidR="004A2DA9" w:rsidRDefault="004A2DA9">
            <w:pPr>
              <w:ind w:rightChars="63" w:right="132"/>
              <w:rPr>
                <w:sz w:val="22"/>
              </w:rPr>
            </w:pPr>
          </w:p>
        </w:tc>
      </w:tr>
      <w:tr w:rsidR="004A2DA9" w14:paraId="086B42A9" w14:textId="77777777">
        <w:trPr>
          <w:jc w:val="right"/>
        </w:trPr>
        <w:tc>
          <w:tcPr>
            <w:tcW w:w="1418" w:type="dxa"/>
          </w:tcPr>
          <w:p w14:paraId="0403DFD7" w14:textId="77777777" w:rsidR="004A2DA9" w:rsidRDefault="00F4315A">
            <w:pPr>
              <w:ind w:rightChars="63" w:right="132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役職</w:t>
            </w:r>
          </w:p>
        </w:tc>
        <w:tc>
          <w:tcPr>
            <w:tcW w:w="2971" w:type="dxa"/>
          </w:tcPr>
          <w:p w14:paraId="23AEEA9D" w14:textId="77777777" w:rsidR="004A2DA9" w:rsidRDefault="004A2DA9">
            <w:pPr>
              <w:ind w:rightChars="63" w:right="132"/>
              <w:rPr>
                <w:sz w:val="22"/>
              </w:rPr>
            </w:pPr>
          </w:p>
        </w:tc>
      </w:tr>
      <w:tr w:rsidR="004A2DA9" w14:paraId="59F672C9" w14:textId="77777777">
        <w:trPr>
          <w:jc w:val="right"/>
        </w:trPr>
        <w:tc>
          <w:tcPr>
            <w:tcW w:w="1418" w:type="dxa"/>
          </w:tcPr>
          <w:p w14:paraId="15E8F4A9" w14:textId="77777777" w:rsidR="004A2DA9" w:rsidRDefault="00F4315A">
            <w:pPr>
              <w:ind w:rightChars="63" w:right="132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2971" w:type="dxa"/>
          </w:tcPr>
          <w:p w14:paraId="24FEB1C4" w14:textId="77777777" w:rsidR="004A2DA9" w:rsidRDefault="004A2DA9">
            <w:pPr>
              <w:ind w:rightChars="63" w:right="132"/>
              <w:rPr>
                <w:sz w:val="22"/>
              </w:rPr>
            </w:pPr>
          </w:p>
        </w:tc>
      </w:tr>
      <w:tr w:rsidR="004A2DA9" w14:paraId="602AEDB4" w14:textId="77777777">
        <w:trPr>
          <w:jc w:val="right"/>
        </w:trPr>
        <w:tc>
          <w:tcPr>
            <w:tcW w:w="1418" w:type="dxa"/>
          </w:tcPr>
          <w:p w14:paraId="5E9E66E7" w14:textId="77777777" w:rsidR="004A2DA9" w:rsidRDefault="00F4315A">
            <w:pPr>
              <w:ind w:rightChars="63" w:right="132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971" w:type="dxa"/>
          </w:tcPr>
          <w:p w14:paraId="7DDE9C9B" w14:textId="77777777" w:rsidR="004A2DA9" w:rsidRDefault="004A2DA9">
            <w:pPr>
              <w:ind w:rightChars="63" w:right="132"/>
              <w:rPr>
                <w:sz w:val="22"/>
              </w:rPr>
            </w:pPr>
          </w:p>
        </w:tc>
      </w:tr>
      <w:tr w:rsidR="004A2DA9" w14:paraId="07F79185" w14:textId="77777777">
        <w:trPr>
          <w:jc w:val="right"/>
        </w:trPr>
        <w:tc>
          <w:tcPr>
            <w:tcW w:w="1418" w:type="dxa"/>
          </w:tcPr>
          <w:p w14:paraId="69EDF4EB" w14:textId="77777777" w:rsidR="004A2DA9" w:rsidRDefault="00F4315A">
            <w:pPr>
              <w:ind w:rightChars="63" w:right="132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E-mail</w:t>
            </w:r>
          </w:p>
        </w:tc>
        <w:tc>
          <w:tcPr>
            <w:tcW w:w="2971" w:type="dxa"/>
          </w:tcPr>
          <w:p w14:paraId="68D9D61A" w14:textId="77777777" w:rsidR="004A2DA9" w:rsidRDefault="004A2DA9">
            <w:pPr>
              <w:ind w:rightChars="63" w:right="132"/>
              <w:rPr>
                <w:sz w:val="22"/>
              </w:rPr>
            </w:pPr>
          </w:p>
        </w:tc>
      </w:tr>
    </w:tbl>
    <w:p w14:paraId="035F7EAC" w14:textId="77777777" w:rsidR="004A2DA9" w:rsidRDefault="004A2DA9">
      <w:pPr>
        <w:ind w:rightChars="63" w:right="132"/>
        <w:rPr>
          <w:sz w:val="22"/>
        </w:rPr>
      </w:pPr>
    </w:p>
    <w:sectPr w:rsidR="004A2DA9" w:rsidSect="001B1BAE">
      <w:headerReference w:type="default" r:id="rId7"/>
      <w:pgSz w:w="11900" w:h="16840"/>
      <w:pgMar w:top="567" w:right="1134" w:bottom="567" w:left="1134" w:header="1134" w:footer="6" w:gutter="0"/>
      <w:cols w:space="720"/>
      <w:noEndnote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85BD8" w14:textId="77777777" w:rsidR="00174707" w:rsidRDefault="00174707">
      <w:r>
        <w:separator/>
      </w:r>
    </w:p>
  </w:endnote>
  <w:endnote w:type="continuationSeparator" w:id="0">
    <w:p w14:paraId="72EDBADF" w14:textId="77777777" w:rsidR="00174707" w:rsidRDefault="00174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E0A11" w14:textId="77777777" w:rsidR="00174707" w:rsidRDefault="00174707">
      <w:r>
        <w:separator/>
      </w:r>
    </w:p>
  </w:footnote>
  <w:footnote w:type="continuationSeparator" w:id="0">
    <w:p w14:paraId="13CE7F8F" w14:textId="77777777" w:rsidR="00174707" w:rsidRDefault="00174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10CCC" w14:textId="3CD57EA3" w:rsidR="004A2DA9" w:rsidRDefault="00F4315A">
    <w:pPr>
      <w:pStyle w:val="a3"/>
      <w:jc w:val="distribute"/>
    </w:pPr>
    <w:r>
      <w:rPr>
        <w:rFonts w:hint="eastAsia"/>
      </w:rPr>
      <w:t>様式第</w:t>
    </w:r>
    <w:r w:rsidR="002104A6">
      <w:rPr>
        <w:rFonts w:hint="eastAsia"/>
      </w:rPr>
      <w:t>７</w:t>
    </w:r>
    <w:r>
      <w:rPr>
        <w:rFonts w:hint="eastAsia"/>
      </w:rPr>
      <w:t>号　　　　　　　　　　　　　　　　　　　　　　　用紙（日本産業規格Ａ４判）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8F05F0"/>
    <w:multiLevelType w:val="hybridMultilevel"/>
    <w:tmpl w:val="4B345CEE"/>
    <w:lvl w:ilvl="0" w:tplc="86A61C68">
      <w:start w:val="2"/>
      <w:numFmt w:val="bullet"/>
      <w:lvlText w:val="□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10" w:hanging="440"/>
      </w:pPr>
      <w:rPr>
        <w:rFonts w:ascii="Wingdings" w:hAnsi="Wingdings" w:hint="default"/>
      </w:rPr>
    </w:lvl>
  </w:abstractNum>
  <w:num w:numId="1" w16cid:durableId="211740876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岩本 浩子(IWAMOTO Hiroko)">
    <w15:presenceInfo w15:providerId="AD" w15:userId="S::iwamoto-hiroko@chodai.co.jp::0010fbe3-a8b4-479d-a455-3a599bafc1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A9"/>
    <w:rsid w:val="000E14DE"/>
    <w:rsid w:val="00174707"/>
    <w:rsid w:val="001B1BAE"/>
    <w:rsid w:val="002104A6"/>
    <w:rsid w:val="00295B5B"/>
    <w:rsid w:val="002D284A"/>
    <w:rsid w:val="003D7E2E"/>
    <w:rsid w:val="004861BE"/>
    <w:rsid w:val="004A2DA9"/>
    <w:rsid w:val="00585F46"/>
    <w:rsid w:val="00716E87"/>
    <w:rsid w:val="00792825"/>
    <w:rsid w:val="00A07B7C"/>
    <w:rsid w:val="00CC6C33"/>
    <w:rsid w:val="00E869CF"/>
    <w:rsid w:val="00EB79EE"/>
    <w:rsid w:val="00EF7BCD"/>
    <w:rsid w:val="00F40001"/>
    <w:rsid w:val="00F4315A"/>
    <w:rsid w:val="00F80C16"/>
    <w:rsid w:val="00FC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928CAAE"/>
  <w15:chartTrackingRefBased/>
  <w15:docId w15:val="{2491A0DF-BC45-4912-84CF-EA1203A7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4861BE"/>
    <w:rPr>
      <w:rFonts w:ascii="ＭＳ 明朝" w:eastAsia="ＭＳ 明朝" w:hAnsi="ＭＳ 明朝"/>
    </w:rPr>
  </w:style>
  <w:style w:type="paragraph" w:styleId="ab">
    <w:name w:val="List Paragraph"/>
    <w:basedOn w:val="a"/>
    <w:uiPriority w:val="34"/>
    <w:qFormat/>
    <w:rsid w:val="004861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55</Words>
  <Characters>315</Characters>
  <Application>Microsoft Office Word</Application>
  <DocSecurity>0</DocSecurity>
  <Lines>2</Lines>
  <Paragraphs>1</Paragraphs>
  <ScaleCrop>false</ScaleCrop>
  <Company>静岡県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メモ</dc:creator>
  <cp:lastModifiedBy>岩本 浩子(IWAMOTO Hiroko)</cp:lastModifiedBy>
  <cp:revision>17</cp:revision>
  <cp:lastPrinted>2025-04-22T00:18:00Z</cp:lastPrinted>
  <dcterms:created xsi:type="dcterms:W3CDTF">2022-03-01T04:55:00Z</dcterms:created>
  <dcterms:modified xsi:type="dcterms:W3CDTF">2025-10-20T12:10:00Z</dcterms:modified>
</cp:coreProperties>
</file>